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7" w:rsidRPr="00083D75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020367" w:rsidRPr="007228DD" w:rsidRDefault="0033707E" w:rsidP="007228DD">
      <w:pPr>
        <w:spacing w:line="276" w:lineRule="auto"/>
        <w:ind w:left="5670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</w:t>
      </w:r>
      <w:r w:rsidR="007228DD" w:rsidRPr="007228DD">
        <w:rPr>
          <w:sz w:val="26"/>
          <w:szCs w:val="26"/>
        </w:rPr>
        <w:t xml:space="preserve">ститель директора – главный инженер филиала </w:t>
      </w:r>
      <w:r w:rsidR="004D2B27">
        <w:rPr>
          <w:sz w:val="26"/>
          <w:szCs w:val="26"/>
        </w:rPr>
        <w:t>П</w:t>
      </w:r>
      <w:r w:rsidR="007228DD" w:rsidRPr="007228DD">
        <w:rPr>
          <w:sz w:val="26"/>
          <w:szCs w:val="26"/>
        </w:rPr>
        <w:t xml:space="preserve">АО «МРСК Центра» - </w:t>
      </w:r>
      <w:r w:rsidR="00034D9B" w:rsidRPr="007228DD">
        <w:rPr>
          <w:sz w:val="26"/>
          <w:szCs w:val="26"/>
        </w:rPr>
        <w:t xml:space="preserve"> </w:t>
      </w:r>
      <w:r w:rsidR="00F21613" w:rsidRPr="007228DD">
        <w:rPr>
          <w:sz w:val="26"/>
          <w:szCs w:val="26"/>
        </w:rPr>
        <w:t xml:space="preserve"> </w:t>
      </w:r>
      <w:r w:rsidR="002C0EE9" w:rsidRPr="007228DD">
        <w:rPr>
          <w:sz w:val="26"/>
          <w:szCs w:val="26"/>
        </w:rPr>
        <w:t xml:space="preserve"> </w:t>
      </w:r>
      <w:r w:rsidR="007228DD" w:rsidRPr="007228DD">
        <w:rPr>
          <w:sz w:val="26"/>
          <w:szCs w:val="26"/>
        </w:rPr>
        <w:t>«Орелэнерго»</w:t>
      </w:r>
    </w:p>
    <w:p w:rsidR="00020367" w:rsidRPr="00EB40C8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</w:t>
      </w:r>
      <w:r w:rsidR="00F21613">
        <w:rPr>
          <w:sz w:val="26"/>
          <w:szCs w:val="26"/>
        </w:rPr>
        <w:t xml:space="preserve"> </w:t>
      </w:r>
      <w:r w:rsidR="007228DD">
        <w:rPr>
          <w:sz w:val="26"/>
          <w:szCs w:val="26"/>
        </w:rPr>
        <w:t>Колубанов И.В.</w:t>
      </w:r>
      <w:r w:rsidRPr="00EB40C8">
        <w:rPr>
          <w:sz w:val="26"/>
          <w:szCs w:val="26"/>
        </w:rPr>
        <w:t xml:space="preserve"> </w:t>
      </w:r>
    </w:p>
    <w:p w:rsidR="00020367" w:rsidRPr="00EB40C8" w:rsidRDefault="00F21613" w:rsidP="0002036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03.09</w:t>
      </w:r>
      <w:r w:rsidR="00034D9B">
        <w:rPr>
          <w:sz w:val="26"/>
          <w:szCs w:val="26"/>
        </w:rPr>
        <w:t>.</w:t>
      </w:r>
      <w:r w:rsidR="00020367" w:rsidRPr="00083D75">
        <w:rPr>
          <w:sz w:val="26"/>
          <w:szCs w:val="26"/>
        </w:rPr>
        <w:t>20</w:t>
      </w:r>
      <w:r w:rsidR="007228DD">
        <w:rPr>
          <w:sz w:val="26"/>
          <w:szCs w:val="26"/>
        </w:rPr>
        <w:t>1</w:t>
      </w:r>
      <w:r w:rsidR="008D0D51">
        <w:rPr>
          <w:sz w:val="26"/>
          <w:szCs w:val="26"/>
        </w:rPr>
        <w:t>9</w:t>
      </w:r>
      <w:r w:rsidR="00020367" w:rsidRPr="00EB40C8">
        <w:rPr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r w:rsidR="004D2B27" w:rsidRPr="0065751D">
        <w:rPr>
          <w:b/>
          <w:sz w:val="26"/>
          <w:szCs w:val="26"/>
        </w:rPr>
        <w:t>комплектующих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производит </w:t>
      </w:r>
      <w:r w:rsidR="005310E2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комплектующих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на </w:t>
      </w:r>
      <w:r w:rsidR="005464B6" w:rsidRPr="00534713">
        <w:rPr>
          <w:sz w:val="24"/>
          <w:szCs w:val="24"/>
        </w:rPr>
        <w:t>20</w:t>
      </w:r>
      <w:r w:rsidR="00BA4CC0">
        <w:rPr>
          <w:sz w:val="24"/>
          <w:szCs w:val="24"/>
        </w:rPr>
        <w:t>19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Style w:val="ab"/>
        <w:tblW w:w="9945" w:type="dxa"/>
        <w:tblLook w:val="04A0" w:firstRow="1" w:lastRow="0" w:firstColumn="1" w:lastColumn="0" w:noHBand="0" w:noVBand="1"/>
      </w:tblPr>
      <w:tblGrid>
        <w:gridCol w:w="3227"/>
        <w:gridCol w:w="5017"/>
        <w:gridCol w:w="1701"/>
      </w:tblGrid>
      <w:tr w:rsidR="00AB7309" w:rsidRPr="00375BFE" w:rsidTr="00E601BF">
        <w:trPr>
          <w:trHeight w:val="907"/>
        </w:trPr>
        <w:tc>
          <w:tcPr>
            <w:tcW w:w="3227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Филиал</w:t>
            </w:r>
          </w:p>
        </w:tc>
        <w:tc>
          <w:tcPr>
            <w:tcW w:w="5017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101DD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омплектующие РЗА</w:t>
            </w:r>
          </w:p>
        </w:tc>
        <w:tc>
          <w:tcPr>
            <w:tcW w:w="1701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Количество, шт.</w:t>
            </w:r>
          </w:p>
        </w:tc>
      </w:tr>
      <w:tr w:rsidR="00140151" w:rsidRPr="00375BFE" w:rsidTr="00140151">
        <w:trPr>
          <w:trHeight w:val="261"/>
        </w:trPr>
        <w:tc>
          <w:tcPr>
            <w:tcW w:w="3227" w:type="dxa"/>
            <w:vMerge w:val="restart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074DD5">
              <w:rPr>
                <w:sz w:val="24"/>
                <w:szCs w:val="24"/>
              </w:rPr>
              <w:t>РЭУ-11-20-1-40-У3 0,5А (постоянный ток)</w:t>
            </w:r>
          </w:p>
        </w:tc>
        <w:tc>
          <w:tcPr>
            <w:tcW w:w="1701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074DD5">
              <w:rPr>
                <w:sz w:val="24"/>
                <w:szCs w:val="24"/>
              </w:rPr>
              <w:t>РЭУ-11-11-5-40-У3 0,16А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РЭПУ-12М-101-3 У3 0,05А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5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РЭПУ-12М-101-3 У3 0,05А (постоянный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5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РЭПУ-12М-202-1 У3 0,05А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5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РЭПУ-12М-202-1 У3 0,16А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РЭПУ-12М-101-1 У3 0,16А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РУ 21/0,05 (постоянный ток)</w:t>
            </w:r>
          </w:p>
        </w:tc>
        <w:tc>
          <w:tcPr>
            <w:tcW w:w="1701" w:type="dxa"/>
            <w:vAlign w:val="center"/>
          </w:tcPr>
          <w:p w:rsidR="00140151" w:rsidRDefault="0030164A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РУ 21/0,025 (постоянный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94F66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РУ 21/0,5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4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РУ 21/0,16 (переменный ток)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31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375BFE" w:rsidRDefault="00140151" w:rsidP="00AB7309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Блок конденсаторов БК 402</w:t>
            </w:r>
          </w:p>
        </w:tc>
        <w:tc>
          <w:tcPr>
            <w:tcW w:w="1701" w:type="dxa"/>
            <w:vAlign w:val="center"/>
          </w:tcPr>
          <w:p w:rsidR="00140151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4D00B6">
              <w:rPr>
                <w:sz w:val="24"/>
                <w:szCs w:val="24"/>
              </w:rPr>
              <w:t>3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D00B6">
              <w:rPr>
                <w:sz w:val="24"/>
                <w:szCs w:val="24"/>
              </w:rPr>
              <w:t>Блок питания и заряда БПЗ-401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4D00B6">
              <w:rPr>
                <w:sz w:val="24"/>
                <w:szCs w:val="24"/>
              </w:rPr>
              <w:t>4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D00B6">
              <w:rPr>
                <w:sz w:val="24"/>
                <w:szCs w:val="24"/>
              </w:rPr>
              <w:t>Реле импульсной сигнализации РИС-Э2М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4D00B6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B2CAF">
              <w:rPr>
                <w:sz w:val="26"/>
                <w:szCs w:val="26"/>
              </w:rPr>
              <w:t>Реле промежуточное РП-25</w:t>
            </w:r>
            <w:r>
              <w:rPr>
                <w:sz w:val="26"/>
                <w:szCs w:val="26"/>
              </w:rPr>
              <w:t> </w:t>
            </w:r>
            <w:r w:rsidRPr="00CB2CAF">
              <w:rPr>
                <w:sz w:val="26"/>
                <w:szCs w:val="26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B2CAF">
              <w:rPr>
                <w:sz w:val="24"/>
                <w:szCs w:val="24"/>
              </w:rPr>
              <w:t>3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B2CAF">
              <w:rPr>
                <w:sz w:val="26"/>
                <w:szCs w:val="26"/>
              </w:rPr>
              <w:t>Реле промежуточное РП-23</w:t>
            </w:r>
            <w:r>
              <w:rPr>
                <w:sz w:val="26"/>
                <w:szCs w:val="26"/>
              </w:rPr>
              <w:t> </w:t>
            </w:r>
            <w:r w:rsidRPr="00CB2CAF">
              <w:rPr>
                <w:sz w:val="26"/>
                <w:szCs w:val="26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B2CAF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B2CAF">
              <w:rPr>
                <w:sz w:val="26"/>
                <w:szCs w:val="26"/>
              </w:rPr>
              <w:t>Реле промежуточное РП-12</w:t>
            </w:r>
            <w:r>
              <w:rPr>
                <w:sz w:val="26"/>
                <w:szCs w:val="26"/>
              </w:rPr>
              <w:t> </w:t>
            </w:r>
            <w:r w:rsidRPr="00CB2CAF">
              <w:rPr>
                <w:sz w:val="26"/>
                <w:szCs w:val="26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B2CAF">
              <w:rPr>
                <w:sz w:val="24"/>
                <w:szCs w:val="24"/>
              </w:rPr>
              <w:t>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B2CAF">
              <w:rPr>
                <w:color w:val="000000"/>
                <w:sz w:val="24"/>
                <w:szCs w:val="24"/>
              </w:rPr>
              <w:t>Реле тока РТ-40/50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B2CAF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074DD5">
              <w:rPr>
                <w:sz w:val="24"/>
                <w:szCs w:val="24"/>
              </w:rPr>
              <w:t>Реле времени РВ-01 220В (постоянный ток)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074DD5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Реле времени РВ-238</w:t>
            </w:r>
            <w:r>
              <w:rPr>
                <w:sz w:val="24"/>
                <w:szCs w:val="24"/>
              </w:rPr>
              <w:t> </w:t>
            </w:r>
            <w:r w:rsidRPr="002E6AA7">
              <w:rPr>
                <w:sz w:val="24"/>
                <w:szCs w:val="24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2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Реле времени РВ-248</w:t>
            </w:r>
            <w:r>
              <w:rPr>
                <w:sz w:val="24"/>
                <w:szCs w:val="24"/>
              </w:rPr>
              <w:t> </w:t>
            </w:r>
            <w:r w:rsidRPr="002E6AA7">
              <w:rPr>
                <w:sz w:val="24"/>
                <w:szCs w:val="24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Реле времени РВ-248</w:t>
            </w:r>
            <w:r>
              <w:rPr>
                <w:sz w:val="24"/>
                <w:szCs w:val="24"/>
              </w:rPr>
              <w:t> </w:t>
            </w:r>
            <w:r w:rsidRPr="002E6AA7">
              <w:rPr>
                <w:sz w:val="24"/>
                <w:szCs w:val="24"/>
              </w:rPr>
              <w:t>100В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3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Реле времени РВ-124</w:t>
            </w:r>
            <w:r>
              <w:rPr>
                <w:sz w:val="24"/>
                <w:szCs w:val="24"/>
              </w:rPr>
              <w:t> </w:t>
            </w:r>
            <w:r w:rsidRPr="002E6AA7">
              <w:rPr>
                <w:sz w:val="24"/>
                <w:szCs w:val="24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3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Реле времени РВ-132</w:t>
            </w:r>
            <w:r>
              <w:rPr>
                <w:sz w:val="24"/>
                <w:szCs w:val="24"/>
              </w:rPr>
              <w:t> </w:t>
            </w:r>
            <w:r w:rsidRPr="002E6AA7">
              <w:rPr>
                <w:sz w:val="24"/>
                <w:szCs w:val="24"/>
              </w:rPr>
              <w:t>220В</w:t>
            </w:r>
          </w:p>
        </w:tc>
        <w:tc>
          <w:tcPr>
            <w:tcW w:w="1701" w:type="dxa"/>
            <w:vAlign w:val="center"/>
          </w:tcPr>
          <w:p w:rsidR="00140151" w:rsidRPr="004D00B6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2E6AA7">
              <w:rPr>
                <w:sz w:val="24"/>
                <w:szCs w:val="24"/>
              </w:rPr>
              <w:t>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2E6AA7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9F7511">
              <w:rPr>
                <w:color w:val="000000"/>
                <w:sz w:val="24"/>
                <w:szCs w:val="24"/>
              </w:rPr>
              <w:t>Лампа КМ 60-50</w:t>
            </w:r>
          </w:p>
        </w:tc>
        <w:tc>
          <w:tcPr>
            <w:tcW w:w="1701" w:type="dxa"/>
            <w:vAlign w:val="center"/>
          </w:tcPr>
          <w:p w:rsidR="00140151" w:rsidRPr="002E6AA7" w:rsidRDefault="00E601BF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2E6AA7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9F7511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1701" w:type="dxa"/>
            <w:vAlign w:val="center"/>
          </w:tcPr>
          <w:p w:rsidR="00140151" w:rsidRPr="002E6AA7" w:rsidRDefault="00140151" w:rsidP="00E601BF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9F7511">
              <w:rPr>
                <w:sz w:val="24"/>
                <w:szCs w:val="24"/>
              </w:rPr>
              <w:t>3</w:t>
            </w:r>
            <w:r w:rsidR="00E601BF">
              <w:rPr>
                <w:sz w:val="24"/>
                <w:szCs w:val="24"/>
              </w:rPr>
              <w:t>0</w:t>
            </w:r>
          </w:p>
        </w:tc>
      </w:tr>
      <w:tr w:rsidR="00140151" w:rsidTr="00140151">
        <w:trPr>
          <w:trHeight w:val="261"/>
        </w:trPr>
        <w:tc>
          <w:tcPr>
            <w:tcW w:w="3227" w:type="dxa"/>
            <w:vMerge/>
          </w:tcPr>
          <w:p w:rsidR="00140151" w:rsidRPr="00375BFE" w:rsidRDefault="00140151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140151" w:rsidRPr="002E6AA7" w:rsidRDefault="00140151" w:rsidP="00AB7309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9F7511">
              <w:rPr>
                <w:color w:val="000000"/>
                <w:sz w:val="24"/>
                <w:szCs w:val="24"/>
              </w:rPr>
              <w:t>РС-80МР</w:t>
            </w:r>
          </w:p>
        </w:tc>
        <w:tc>
          <w:tcPr>
            <w:tcW w:w="1701" w:type="dxa"/>
            <w:vAlign w:val="center"/>
          </w:tcPr>
          <w:p w:rsidR="00140151" w:rsidRPr="002E6AA7" w:rsidRDefault="00140151" w:rsidP="00AB730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9F7511">
              <w:rPr>
                <w:sz w:val="24"/>
                <w:szCs w:val="24"/>
              </w:rPr>
              <w:t>35</w:t>
            </w:r>
          </w:p>
        </w:tc>
      </w:tr>
    </w:tbl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lastRenderedPageBreak/>
        <w:t xml:space="preserve">Поставка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«МРСК Центра»:</w:t>
      </w:r>
    </w:p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3A7C5D" w:rsidRPr="00101DD6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1DD6" w:rsidRDefault="00F07CCB" w:rsidP="004D2B2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Срок поставки *</w:t>
            </w:r>
          </w:p>
        </w:tc>
      </w:tr>
      <w:tr w:rsidR="009B548B" w:rsidRPr="00101DD6" w:rsidTr="000739A9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48B" w:rsidRPr="009B548B" w:rsidRDefault="009B548B" w:rsidP="004D2B27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9B548B">
              <w:rPr>
                <w:sz w:val="22"/>
                <w:szCs w:val="22"/>
              </w:rPr>
              <w:t xml:space="preserve">Филиал </w:t>
            </w:r>
            <w:r w:rsidR="004D2B27">
              <w:rPr>
                <w:sz w:val="22"/>
                <w:szCs w:val="22"/>
              </w:rPr>
              <w:t>П</w:t>
            </w:r>
            <w:r w:rsidRPr="009B548B">
              <w:rPr>
                <w:sz w:val="22"/>
                <w:szCs w:val="22"/>
              </w:rPr>
              <w:t>АО «МРСК Центра» - «Орелэнерго»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0739A9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739A9">
              <w:rPr>
                <w:sz w:val="22"/>
                <w:szCs w:val="22"/>
              </w:rPr>
              <w:t>Центральный склад «Орелэнерго»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г.Орел</w:t>
            </w:r>
            <w:proofErr w:type="spellEnd"/>
            <w:r>
              <w:rPr>
                <w:sz w:val="22"/>
                <w:szCs w:val="22"/>
              </w:rPr>
              <w:t>, ул. Высоковольтная, д.9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1DD6" w:rsidRDefault="002C0EE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EE9">
              <w:rPr>
                <w:sz w:val="24"/>
                <w:szCs w:val="24"/>
              </w:rPr>
              <w:t>В течении 10 календарных дней с момента подачи заявки от филиала, но не позднее 31.12.2020</w:t>
            </w:r>
          </w:p>
        </w:tc>
      </w:tr>
    </w:tbl>
    <w:p w:rsidR="00612811" w:rsidRPr="00101DD6" w:rsidRDefault="00612811" w:rsidP="005464B6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A03305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1A7AC6" w:rsidTr="00ED5F55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01447C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436C7D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36C7D">
              <w:rPr>
                <w:color w:val="000000"/>
                <w:sz w:val="24"/>
                <w:szCs w:val="24"/>
              </w:rPr>
              <w:t>комплектующих РЗА</w:t>
            </w:r>
          </w:p>
        </w:tc>
      </w:tr>
      <w:tr w:rsidR="00436C7D" w:rsidTr="009B65C0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времени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EC04A3" w:rsidRDefault="002E6AA7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EC04A3" w:rsidRDefault="00436C7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238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0,5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9</w:t>
            </w:r>
            <w:r w:rsidRPr="00B1323C">
              <w:rPr>
                <w:sz w:val="24"/>
                <w:szCs w:val="24"/>
              </w:rPr>
              <w:t>с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CB5B8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1 скользящий, 1 замыкающий, 1 переключающий мгновенного действия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436C7D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CB5B86" w:rsidTr="002E6AA7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2E6AA7" w:rsidP="002E6A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EC04A3" w:rsidRDefault="00CB5B86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248</w:t>
            </w:r>
            <w:r w:rsidR="002236B8" w:rsidRPr="002E6AA7">
              <w:rPr>
                <w:color w:val="000000"/>
                <w:sz w:val="24"/>
                <w:szCs w:val="24"/>
              </w:rPr>
              <w:t xml:space="preserve"> (220В</w:t>
            </w:r>
            <w:r w:rsidR="002236B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Pr="001A7AC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CB5B8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1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20</w:t>
            </w:r>
            <w:r w:rsidRPr="00B1323C">
              <w:rPr>
                <w:sz w:val="24"/>
                <w:szCs w:val="24"/>
              </w:rPr>
              <w:t>с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Pr="001A7AC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CB5B8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1 скользящий, 1 замыкающий, 1 переключающий мгновенного действия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CB5B86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B86" w:rsidRPr="001A7AC6" w:rsidRDefault="00CB5B86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86" w:rsidRDefault="00CB5B86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E6AA7" w:rsidP="002E6A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EC04A3" w:rsidRDefault="002236B8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248 (100В)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Pr="001A7AC6" w:rsidRDefault="002236B8" w:rsidP="002236B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100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1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20</w:t>
            </w:r>
            <w:r w:rsidRPr="00B1323C">
              <w:rPr>
                <w:sz w:val="24"/>
                <w:szCs w:val="24"/>
              </w:rPr>
              <w:t>с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Pr="001A7AC6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1 скользящий, 1 замыкающий, 1 переключающий мгновенного действия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2236B8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6B8" w:rsidRPr="001A7AC6" w:rsidRDefault="002236B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6B8" w:rsidRDefault="002236B8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2E6AA7" w:rsidP="002E6A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124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1676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0,25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3,5</w:t>
            </w:r>
            <w:r w:rsidRPr="00B1323C">
              <w:rPr>
                <w:sz w:val="24"/>
                <w:szCs w:val="24"/>
              </w:rPr>
              <w:t>с</w:t>
            </w:r>
          </w:p>
        </w:tc>
      </w:tr>
      <w:tr w:rsidR="0016765D" w:rsidTr="0016765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1676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16765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1 замыкающий, 1 переключающий мгновенного действия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2E6AA7" w:rsidP="002E6A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132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1676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0,5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9</w:t>
            </w:r>
            <w:r w:rsidRPr="00B1323C">
              <w:rPr>
                <w:sz w:val="24"/>
                <w:szCs w:val="24"/>
              </w:rPr>
              <w:t>с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1 скользящий, 1 замыкающий, 1 переключающий мгновенного действия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16765D" w:rsidTr="00F25D17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2E6AA7" w:rsidP="002E6A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E6AA7">
              <w:rPr>
                <w:color w:val="000000"/>
                <w:sz w:val="24"/>
                <w:szCs w:val="24"/>
              </w:rPr>
              <w:t>РВ 01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117A1">
              <w:rPr>
                <w:color w:val="000000"/>
                <w:sz w:val="24"/>
                <w:szCs w:val="24"/>
              </w:rPr>
              <w:t>ТУ16-523.557-78 или аналоги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B567EE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B567EE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5A7B2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исполнения - статическое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C117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времени, с, не менее – </w:t>
            </w:r>
            <w:r>
              <w:rPr>
                <w:sz w:val="24"/>
                <w:szCs w:val="24"/>
              </w:rPr>
              <w:t>0,1</w:t>
            </w:r>
            <w:r w:rsidRPr="00B1323C">
              <w:rPr>
                <w:sz w:val="24"/>
                <w:szCs w:val="24"/>
              </w:rPr>
              <w:t>...</w:t>
            </w:r>
            <w:r>
              <w:rPr>
                <w:sz w:val="24"/>
                <w:szCs w:val="24"/>
              </w:rPr>
              <w:t>50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C117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регулирования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ступенчатый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C117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2 переключающих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C117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винтом</w:t>
            </w:r>
          </w:p>
        </w:tc>
      </w:tr>
      <w:tr w:rsidR="0016765D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5A7B2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9B65C0">
        <w:trPr>
          <w:trHeight w:val="40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указательные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EC04A3" w:rsidRDefault="00074DD5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74DD5">
              <w:rPr>
                <w:color w:val="000000"/>
                <w:sz w:val="24"/>
                <w:szCs w:val="24"/>
              </w:rPr>
              <w:t>РЭУ-11-20-1-40-УЗ (0,5А постоянный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85398">
              <w:rPr>
                <w:sz w:val="24"/>
                <w:szCs w:val="24"/>
              </w:rPr>
              <w:t>ТУ 16-647.022-85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D8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Tr="00074DD5">
        <w:trPr>
          <w:trHeight w:val="34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D060A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- 2</w:t>
            </w:r>
          </w:p>
        </w:tc>
      </w:tr>
      <w:tr w:rsidR="0016765D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D060A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- 0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D060A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0,5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8336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постоянный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8336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– переднее винтом</w:t>
            </w:r>
          </w:p>
        </w:tc>
      </w:tr>
      <w:tr w:rsidR="0016765D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42х42х94</w:t>
            </w:r>
          </w:p>
        </w:tc>
      </w:tr>
      <w:tr w:rsidR="0016765D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248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0,17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- 50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074DD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074DD5" w:rsidP="00074DD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74DD5">
              <w:rPr>
                <w:color w:val="000000"/>
                <w:sz w:val="24"/>
                <w:szCs w:val="24"/>
              </w:rPr>
              <w:t>РЭУ-11-11-5-40-УЗ (0,16А 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85398">
              <w:rPr>
                <w:sz w:val="24"/>
                <w:szCs w:val="24"/>
              </w:rPr>
              <w:t>ТУ 16-647.022-85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8336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- 1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8336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- 1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8336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0,16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– заднее винтом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42х42х94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0,17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- 50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EC04A3" w:rsidRDefault="00074DD5" w:rsidP="00006E7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74DD5">
              <w:rPr>
                <w:sz w:val="24"/>
                <w:szCs w:val="24"/>
              </w:rPr>
              <w:t>РЭПУ-12М-101-3 У3 0,05А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62193">
              <w:rPr>
                <w:color w:val="000000"/>
                <w:sz w:val="24"/>
                <w:szCs w:val="24"/>
              </w:rPr>
              <w:t>ТУ 3425-059-00216823-99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Tr="004A1E0C">
        <w:trPr>
          <w:trHeight w:val="34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- 1</w:t>
            </w:r>
          </w:p>
        </w:tc>
      </w:tr>
      <w:tr w:rsidR="0016765D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- 1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46219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0,05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43D3D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– выступающий с передним присоединением проводов под винт</w:t>
            </w:r>
          </w:p>
        </w:tc>
      </w:tr>
      <w:tr w:rsidR="0016765D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4A1E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16765D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4A1E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0,14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46219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sz w:val="24"/>
                <w:szCs w:val="24"/>
              </w:rPr>
              <w:t>РЭПУ-12М-101-3 У3 0,05А (постоянный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62193">
              <w:rPr>
                <w:color w:val="000000"/>
                <w:sz w:val="24"/>
                <w:szCs w:val="24"/>
              </w:rPr>
              <w:t>ТУ 3425-059-00216823-99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- 1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- 1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0,05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43D3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постоянный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43D3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– выступающий с передним присоединением проводов под винт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16765D" w:rsidRPr="001A7AC6" w:rsidTr="004A1E0C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0,14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sz w:val="24"/>
                <w:szCs w:val="24"/>
              </w:rPr>
              <w:t>РЭПУ-12М-202-1 У3 0,05А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62193">
              <w:rPr>
                <w:color w:val="000000"/>
                <w:sz w:val="24"/>
                <w:szCs w:val="24"/>
              </w:rPr>
              <w:t>ТУ 3425-059-00216823-99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43D3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- 2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43D3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- 2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0,05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– утопленный с задним присоединением проводов под винт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0,14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sz w:val="24"/>
                <w:szCs w:val="24"/>
              </w:rPr>
              <w:t>РЭПУ-12М-202-1 У3 0,16А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62193">
              <w:rPr>
                <w:color w:val="000000"/>
                <w:sz w:val="24"/>
                <w:szCs w:val="24"/>
              </w:rPr>
              <w:t>ТУ 3425-059-00216823-99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- 2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- 2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C5635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0,16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– утопленный с задним присоединением проводов под винт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sz w:val="24"/>
                <w:szCs w:val="24"/>
              </w:rPr>
              <w:t>РЭПУ-12М-101-1 У3 0,16А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62193">
              <w:rPr>
                <w:color w:val="000000"/>
                <w:sz w:val="24"/>
                <w:szCs w:val="24"/>
              </w:rPr>
              <w:t>ТУ 3425-059-00216823-99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- 1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- 1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C5635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0,16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C5635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– утопленный с задним присоединением проводов под винт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0,14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color w:val="000000"/>
                <w:sz w:val="24"/>
                <w:szCs w:val="24"/>
              </w:rPr>
              <w:t>РУ 21/0,05 (постоянный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121E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0,05</w:t>
            </w:r>
          </w:p>
        </w:tc>
      </w:tr>
      <w:tr w:rsidR="0016765D" w:rsidRPr="001A7AC6" w:rsidTr="002121E5">
        <w:trPr>
          <w:trHeight w:val="2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121E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color w:val="000000"/>
                <w:sz w:val="24"/>
                <w:szCs w:val="24"/>
              </w:rPr>
              <w:t>РУ 21/0,025 (постоянный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0,025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color w:val="000000"/>
                <w:sz w:val="24"/>
                <w:szCs w:val="24"/>
              </w:rPr>
              <w:t>РУ 21/0,5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5E3CC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EC04A3" w:rsidRDefault="004D00B6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D00B6">
              <w:rPr>
                <w:color w:val="000000"/>
                <w:sz w:val="24"/>
                <w:szCs w:val="24"/>
              </w:rPr>
              <w:t>РУ 21/0,16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FE07C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9170F2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конденсаторов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4D00B6" w:rsidP="004D00B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БК-402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емкость, мкФ, не менее – 80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16765D" w:rsidRPr="001A7AC6" w:rsidTr="00A43E5D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 и заряда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4D00B6" w:rsidP="004D00B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БПЗ-401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079F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входное напряжение, В – </w:t>
            </w:r>
            <w:r w:rsidRPr="003079F5">
              <w:rPr>
                <w:color w:val="000000"/>
                <w:sz w:val="24"/>
                <w:szCs w:val="24"/>
              </w:rPr>
              <w:t>100, 105, 110, 115, 121, 127, 200, 210, 220, 230, 242, 254.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заряда, В – 400 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079F5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Время заряда конденсаторов емкостью 200 мкФ, </w:t>
            </w:r>
            <w:proofErr w:type="spellStart"/>
            <w:r>
              <w:rPr>
                <w:color w:val="000000"/>
                <w:sz w:val="24"/>
                <w:szCs w:val="24"/>
              </w:rPr>
              <w:t>мс</w:t>
            </w:r>
            <w:proofErr w:type="spellEnd"/>
            <w:r>
              <w:rPr>
                <w:color w:val="000000"/>
                <w:sz w:val="24"/>
                <w:szCs w:val="24"/>
              </w:rPr>
              <w:t>, не более - 70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079F5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 w:rsidRPr="003079F5">
              <w:rPr>
                <w:color w:val="000000"/>
                <w:sz w:val="24"/>
                <w:szCs w:val="24"/>
              </w:rPr>
              <w:t>Максимальная емкость заряженных конденсаторов, мкФ - 2000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3079F5" w:rsidRDefault="0016765D" w:rsidP="003079F5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реле контроля исправности цепи заряда - да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079F5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Потребляемая мощность, при длительно допустимой нагрузке, ВА, не более - 200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079F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9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079F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40</w:t>
            </w:r>
            <w:r w:rsidRPr="00B55D19">
              <w:rPr>
                <w:color w:val="000000"/>
                <w:sz w:val="24"/>
                <w:szCs w:val="24"/>
              </w:rPr>
              <w:t>˚ С до + 40˚ С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16765D" w:rsidRPr="001A7AC6" w:rsidTr="00A43E5D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импульсной сигнализации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4D00B6" w:rsidP="004D00B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РИС-Э2М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2A1F1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постоянного тока, В – 220</w:t>
            </w:r>
            <w:r w:rsidRPr="003079F5">
              <w:rPr>
                <w:color w:val="000000"/>
                <w:sz w:val="24"/>
                <w:szCs w:val="24"/>
              </w:rPr>
              <w:t>.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импульса тока срабатывания, А – 0,02-0,05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 коммутируемый ток, А - 2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четко принимаемых сигналов, </w:t>
            </w: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- 30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3079F5" w:rsidRDefault="0016765D" w:rsidP="00A43E5D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 w:rsidRPr="005A7B25">
              <w:rPr>
                <w:color w:val="000000"/>
                <w:sz w:val="24"/>
                <w:szCs w:val="24"/>
              </w:rPr>
              <w:t>Суммарный максимальный ток импульсов, А, не более</w:t>
            </w:r>
            <w:r>
              <w:rPr>
                <w:color w:val="000000"/>
                <w:sz w:val="24"/>
                <w:szCs w:val="24"/>
              </w:rPr>
              <w:t xml:space="preserve"> - 1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A1F1D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Потребляемая мощность, Вт, не более - 2</w:t>
            </w:r>
          </w:p>
        </w:tc>
      </w:tr>
      <w:tr w:rsidR="0016765D" w:rsidRPr="005A7B25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A1F1D">
            <w:pPr>
              <w:tabs>
                <w:tab w:val="left" w:pos="1325"/>
              </w:tabs>
              <w:ind w:right="-156" w:firstLine="34"/>
              <w:jc w:val="center"/>
              <w:rPr>
                <w:color w:val="000000"/>
                <w:sz w:val="24"/>
                <w:szCs w:val="24"/>
              </w:rPr>
            </w:pPr>
            <w:r w:rsidRPr="005A7B25">
              <w:rPr>
                <w:color w:val="000000"/>
                <w:sz w:val="24"/>
                <w:szCs w:val="24"/>
              </w:rPr>
              <w:t>Механическая износостойкость, циклов, не менее - 10х10</w:t>
            </w:r>
            <w:r w:rsidRPr="005A7B25">
              <w:rPr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9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5A7B2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40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60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5A7B2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- </w:t>
            </w:r>
            <w:r w:rsidRPr="005A7B25">
              <w:rPr>
                <w:color w:val="000000"/>
                <w:sz w:val="24"/>
                <w:szCs w:val="24"/>
              </w:rPr>
              <w:t>90х72х58</w:t>
            </w:r>
          </w:p>
        </w:tc>
      </w:tr>
      <w:tr w:rsidR="0016765D" w:rsidRPr="001A7AC6" w:rsidTr="00A43E5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A43E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16765D" w:rsidRPr="001A7AC6" w:rsidTr="00A42488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тока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4D00B6" w:rsidP="00FE044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РТ-40/50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>ТУ16-523.468-78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 xml:space="preserve">Наименование - </w:t>
            </w:r>
            <w:r w:rsidRPr="00603D6A">
              <w:rPr>
                <w:bCs/>
                <w:color w:val="000000"/>
                <w:sz w:val="24"/>
                <w:szCs w:val="24"/>
              </w:rPr>
              <w:t>Реле максимального тока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9121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03D6A">
              <w:rPr>
                <w:color w:val="000000"/>
                <w:sz w:val="24"/>
                <w:szCs w:val="24"/>
              </w:rPr>
              <w:t xml:space="preserve">иапазон </w:t>
            </w:r>
            <w:proofErr w:type="spellStart"/>
            <w:r w:rsidRPr="00603D6A"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 w:rsidRPr="00603D6A">
              <w:rPr>
                <w:color w:val="000000"/>
                <w:sz w:val="24"/>
                <w:szCs w:val="24"/>
              </w:rPr>
              <w:t xml:space="preserve"> по току</w:t>
            </w:r>
            <w:r>
              <w:rPr>
                <w:color w:val="000000"/>
                <w:sz w:val="24"/>
                <w:szCs w:val="24"/>
              </w:rPr>
              <w:t>, А – 5</w:t>
            </w:r>
            <w:r w:rsidRPr="00603D6A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1 замыкающий, 1 размыкающий</w:t>
            </w:r>
          </w:p>
        </w:tc>
      </w:tr>
      <w:tr w:rsidR="0016765D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5F2D9E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03D6A">
              <w:rPr>
                <w:color w:val="000000"/>
                <w:sz w:val="24"/>
                <w:szCs w:val="24"/>
              </w:rPr>
              <w:t>ремя замыкания замыкающего контакта, не более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16765D" w:rsidRDefault="0016765D" w:rsidP="0009121E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 с при токе 1,2 I ср</w:t>
            </w:r>
            <w:r w:rsidRPr="00603D6A">
              <w:rPr>
                <w:color w:val="000000"/>
                <w:sz w:val="24"/>
                <w:szCs w:val="24"/>
              </w:rPr>
              <w:t xml:space="preserve">; </w:t>
            </w:r>
          </w:p>
          <w:p w:rsidR="0016765D" w:rsidRDefault="0016765D" w:rsidP="0009121E">
            <w:pPr>
              <w:jc w:val="left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>0,03 с при токе 3 I ср</w:t>
            </w:r>
          </w:p>
        </w:tc>
      </w:tr>
      <w:tr w:rsidR="0016765D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16765D" w:rsidRPr="001A7AC6" w:rsidTr="009C6E45">
        <w:trPr>
          <w:trHeight w:val="32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652824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D1149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промежуточные</w:t>
            </w:r>
          </w:p>
        </w:tc>
      </w:tr>
      <w:tr w:rsidR="0016765D" w:rsidTr="001D31F2">
        <w:trPr>
          <w:trHeight w:val="3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CB2CAF" w:rsidP="00FE044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РП 25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16765D" w:rsidTr="001D31F2">
        <w:trPr>
          <w:trHeight w:val="35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16765D" w:rsidTr="001D31F2">
        <w:trPr>
          <w:trHeight w:val="35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FE044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контактов, шт.– 4 замыкающих, 1 размыкающий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4253DD" w:rsidRDefault="0016765D" w:rsidP="00FE04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>
              <w:rPr>
                <w:sz w:val="24"/>
                <w:szCs w:val="24"/>
              </w:rPr>
              <w:t>88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138</w:t>
            </w:r>
            <w:r w:rsidRPr="00754E1A">
              <w:rPr>
                <w:sz w:val="24"/>
                <w:szCs w:val="24"/>
              </w:rPr>
              <w:t>х1</w:t>
            </w:r>
            <w:r>
              <w:rPr>
                <w:sz w:val="24"/>
                <w:szCs w:val="24"/>
              </w:rPr>
              <w:t>18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16765D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CB2CAF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РП 23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16765D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CB2CAF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РП 12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1D31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A343E4" w:rsidRDefault="0016765D" w:rsidP="00A343E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 w:rsidRPr="00A343E4">
              <w:rPr>
                <w:color w:val="000000"/>
                <w:sz w:val="24"/>
                <w:szCs w:val="24"/>
              </w:rPr>
              <w:t>1 замыкающий,1 размыкающий и</w:t>
            </w:r>
          </w:p>
          <w:p w:rsidR="0016765D" w:rsidRDefault="0016765D" w:rsidP="00A343E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343E4">
              <w:rPr>
                <w:color w:val="000000"/>
                <w:sz w:val="24"/>
                <w:szCs w:val="24"/>
              </w:rPr>
              <w:t>2 переключающих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0B377C">
              <w:rPr>
                <w:color w:val="000000"/>
                <w:sz w:val="24"/>
                <w:szCs w:val="24"/>
              </w:rPr>
              <w:t>98х147х136</w:t>
            </w:r>
          </w:p>
        </w:tc>
      </w:tr>
      <w:tr w:rsidR="0016765D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1,5</w:t>
            </w:r>
          </w:p>
        </w:tc>
      </w:tr>
      <w:tr w:rsidR="0016765D" w:rsidTr="0016765D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16765D" w:rsidTr="0016765D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Tr="00F25D17">
        <w:trPr>
          <w:trHeight w:val="299"/>
        </w:trPr>
        <w:tc>
          <w:tcPr>
            <w:tcW w:w="10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 коммутаторная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9F7511" w:rsidP="009F751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КМ60-50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Pr="001A7AC6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C033D6">
              <w:rPr>
                <w:color w:val="000000"/>
                <w:sz w:val="24"/>
                <w:szCs w:val="24"/>
              </w:rPr>
              <w:t>6940-74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3E187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60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3E187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Сила тока, мА – 50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Световой поток, лм, не менее – 10,7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Продолжительность горения, ч, не менее - 2200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Pr="001A7AC6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Pr="001A7AC6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C033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6,6</w:t>
            </w:r>
            <w:r w:rsidRPr="000B377C"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46</w:t>
            </w:r>
          </w:p>
        </w:tc>
      </w:tr>
      <w:tr w:rsidR="00BC5B59" w:rsidTr="00F25D17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Default="00BC5B59" w:rsidP="00BC5B5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spellStart"/>
            <w:r>
              <w:rPr>
                <w:color w:val="000000"/>
                <w:sz w:val="24"/>
                <w:szCs w:val="24"/>
              </w:rPr>
              <w:t>гр</w:t>
            </w:r>
            <w:proofErr w:type="spellEnd"/>
            <w:r>
              <w:rPr>
                <w:color w:val="000000"/>
                <w:sz w:val="24"/>
                <w:szCs w:val="24"/>
              </w:rPr>
              <w:t>, не более – 1,81</w:t>
            </w:r>
          </w:p>
        </w:tc>
      </w:tr>
      <w:tr w:rsidR="00BC5B59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59" w:rsidRPr="001A7AC6" w:rsidRDefault="00BC5B59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C5B59" w:rsidRPr="001A7AC6" w:rsidRDefault="00BC5B59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3E1878" w:rsidTr="00883077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878" w:rsidRDefault="003E1878" w:rsidP="00DC393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Реле </w:t>
            </w:r>
            <w:r w:rsidR="00DC3933">
              <w:rPr>
                <w:color w:val="000000"/>
                <w:sz w:val="24"/>
                <w:szCs w:val="24"/>
              </w:rPr>
              <w:t>защиты по току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9F7511" w:rsidP="000F4C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1A7AC6" w:rsidRDefault="003E1878" w:rsidP="000F4C5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– обеспечение функций релейной защиты и автоматики в схемах с применением шунтирования –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управляемой цепи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1 независимая, 2 зависимых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току - </w:t>
            </w:r>
            <w:r>
              <w:rPr>
                <w:sz w:val="23"/>
                <w:szCs w:val="23"/>
              </w:rPr>
              <w:t>2-4,54; 4-9,08; 8-18,16; 16-36,32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1A7AC6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Временная задержка токовой отсечки, </w:t>
            </w:r>
            <w:proofErr w:type="spellStart"/>
            <w:r>
              <w:rPr>
                <w:color w:val="000000"/>
                <w:sz w:val="24"/>
                <w:szCs w:val="24"/>
              </w:rPr>
              <w:t>мс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70-100; 150-200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Дистанционная блокировка токовой отсечки – внешним напряжением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в энергонезависимой памяти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функции - Отключение от АЧР, АПВ, ЧАПВ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13212">
              <w:rPr>
                <w:color w:val="000000"/>
                <w:sz w:val="24"/>
                <w:szCs w:val="24"/>
              </w:rPr>
              <w:t>Светодиодн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13212">
              <w:rPr>
                <w:color w:val="000000"/>
                <w:sz w:val="24"/>
                <w:szCs w:val="24"/>
              </w:rPr>
              <w:t xml:space="preserve"> срабатывания МТЗ, ТО, ЗНЗ, АЧР, АПВ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1A7AC6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1A7AC6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4253DD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3E187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3E1878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878" w:rsidRPr="001A7AC6" w:rsidRDefault="003E1878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78" w:rsidRPr="001A7AC6" w:rsidRDefault="003E187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9F7511" w:rsidP="009F751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РС80МР</w:t>
            </w:r>
            <w:r>
              <w:rPr>
                <w:color w:val="000000"/>
                <w:sz w:val="24"/>
                <w:szCs w:val="24"/>
              </w:rPr>
              <w:t>-1231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1A7AC6" w:rsidRDefault="004E2D80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– обеспечение функций релейной защиты и автоматики в схемах с применением шунтирования –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управляемой цепи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C62938" w:rsidRDefault="004E2D80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7C" w:rsidRDefault="0001447C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Токовые измерительные входы:</w:t>
            </w:r>
          </w:p>
          <w:p w:rsidR="0001447C" w:rsidRPr="0001447C" w:rsidRDefault="004E2D80" w:rsidP="0001447C">
            <w:pPr>
              <w:pStyle w:val="ad"/>
              <w:numPr>
                <w:ilvl w:val="0"/>
                <w:numId w:val="50"/>
              </w:numPr>
              <w:tabs>
                <w:tab w:val="left" w:pos="1325"/>
              </w:tabs>
              <w:ind w:right="34" w:firstLine="334"/>
              <w:jc w:val="left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 xml:space="preserve">2ф. АС </w:t>
            </w:r>
            <w:r w:rsidRPr="0001447C">
              <w:rPr>
                <w:color w:val="000000"/>
                <w:sz w:val="24"/>
                <w:szCs w:val="24"/>
                <w:lang w:val="en-US"/>
              </w:rPr>
              <w:t>I</w:t>
            </w:r>
            <w:r w:rsidR="0001447C">
              <w:rPr>
                <w:color w:val="000000"/>
                <w:sz w:val="24"/>
                <w:szCs w:val="24"/>
              </w:rPr>
              <w:t>н=5А,</w:t>
            </w:r>
          </w:p>
          <w:p w:rsidR="004E2D80" w:rsidRPr="0001447C" w:rsidRDefault="004E2D80" w:rsidP="0001447C">
            <w:pPr>
              <w:pStyle w:val="ad"/>
              <w:numPr>
                <w:ilvl w:val="0"/>
                <w:numId w:val="50"/>
              </w:numPr>
              <w:tabs>
                <w:tab w:val="left" w:pos="1325"/>
              </w:tabs>
              <w:ind w:right="34" w:firstLine="334"/>
              <w:jc w:val="left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3</w:t>
            </w:r>
            <w:r w:rsidRPr="0001447C">
              <w:rPr>
                <w:color w:val="000000"/>
                <w:sz w:val="24"/>
                <w:szCs w:val="24"/>
                <w:lang w:val="en-US"/>
              </w:rPr>
              <w:t>I</w:t>
            </w:r>
            <w:r w:rsidRPr="0001447C">
              <w:rPr>
                <w:color w:val="000000"/>
                <w:sz w:val="24"/>
                <w:szCs w:val="24"/>
              </w:rPr>
              <w:t>0 – 4мА-5А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C62938" w:rsidRDefault="004E2D80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</w:t>
            </w:r>
            <w:r w:rsidR="0001447C" w:rsidRPr="0001447C">
              <w:rPr>
                <w:color w:val="000000"/>
                <w:sz w:val="24"/>
                <w:szCs w:val="24"/>
              </w:rPr>
              <w:t xml:space="preserve"> </w:t>
            </w:r>
            <w:r w:rsidR="0001447C">
              <w:rPr>
                <w:color w:val="000000"/>
                <w:sz w:val="24"/>
                <w:szCs w:val="24"/>
              </w:rPr>
              <w:t>устройства</w:t>
            </w:r>
            <w:r>
              <w:rPr>
                <w:color w:val="000000"/>
                <w:sz w:val="24"/>
                <w:szCs w:val="24"/>
              </w:rPr>
              <w:t xml:space="preserve"> и дискретных входов, В - 220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C62938" w:rsidRDefault="004E2D80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Встроенное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да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1 независимая, 4 зависимых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току, А – </w:t>
            </w:r>
            <w:r w:rsidRPr="004E2D80">
              <w:rPr>
                <w:color w:val="000000"/>
                <w:sz w:val="24"/>
                <w:szCs w:val="24"/>
              </w:rPr>
              <w:t>0,3-125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ступеней МТЗ, шт., не менее - 2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ступеней ТО, шт., не менее - 2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1A7AC6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дискретных входов, шт., не менее - 4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выходных реле, шт., не менее - 5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в энергонезависимой памяти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4E2D8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Конфигурируемая с</w:t>
            </w:r>
            <w:r w:rsidRPr="00213212">
              <w:rPr>
                <w:color w:val="000000"/>
                <w:sz w:val="24"/>
                <w:szCs w:val="24"/>
              </w:rPr>
              <w:t>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я, шт., не менее - 7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4E2D80" w:rsidRDefault="004E2D80" w:rsidP="004E2D8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интерфейсов цифровой связи – </w:t>
            </w:r>
            <w:r>
              <w:rPr>
                <w:color w:val="000000"/>
                <w:sz w:val="24"/>
                <w:szCs w:val="24"/>
                <w:lang w:val="en-US"/>
              </w:rPr>
              <w:t>RS</w:t>
            </w:r>
            <w:r w:rsidRPr="004E2D80">
              <w:rPr>
                <w:color w:val="000000"/>
                <w:sz w:val="24"/>
                <w:szCs w:val="24"/>
              </w:rPr>
              <w:t>485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en-US"/>
              </w:rPr>
              <w:t>USB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1A7AC6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 3.1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4253DD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 по лицевой панели,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4E2D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>
              <w:rPr>
                <w:sz w:val="24"/>
                <w:szCs w:val="24"/>
              </w:rPr>
              <w:t>230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230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73,5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4E2D80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Default="004E2D80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исполнения – крепление для утопленного монтажа</w:t>
            </w:r>
          </w:p>
        </w:tc>
      </w:tr>
      <w:tr w:rsidR="004E2D80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D80" w:rsidRPr="001A7AC6" w:rsidRDefault="004E2D80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D80" w:rsidRPr="001A7AC6" w:rsidRDefault="004E2D80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70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EF5A6F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EF5A6F" w:rsidRPr="001313C2" w:rsidRDefault="00EF5A6F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EF5A6F" w:rsidRPr="001313C2" w:rsidRDefault="00EF5A6F" w:rsidP="00336A5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EF5A6F" w:rsidRPr="001313C2" w:rsidTr="007B6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61" w:type="dxa"/>
            <w:gridSpan w:val="3"/>
            <w:shd w:val="clear" w:color="000000" w:fill="FFFFFF"/>
          </w:tcPr>
          <w:p w:rsidR="00EF5A6F" w:rsidRPr="001313C2" w:rsidRDefault="00EF5A6F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EF5A6F" w:rsidRPr="001313C2" w:rsidRDefault="00EF5A6F" w:rsidP="0021378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EF5A6F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EF5A6F" w:rsidRPr="001313C2" w:rsidRDefault="00EF5A6F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lastRenderedPageBreak/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EF5A6F" w:rsidRPr="001313C2" w:rsidRDefault="00EF5A6F" w:rsidP="0065751D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5751D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5751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76431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5751D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612811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 xml:space="preserve">АО «МРСК Центра».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65751D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Pr="00C96E10" w:rsidRDefault="00A03305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bookmarkStart w:id="1" w:name="_GoBack"/>
      <w:bookmarkEnd w:id="1"/>
      <w:r w:rsidRPr="00C96E10">
        <w:rPr>
          <w:sz w:val="24"/>
          <w:szCs w:val="24"/>
        </w:rPr>
        <w:t>В стоимость должны быть включены:  доставка до склада Покупателя.</w:t>
      </w:r>
    </w:p>
    <w:p w:rsidR="00BD73E8" w:rsidRDefault="00BD73E8" w:rsidP="00451C4D">
      <w:pPr>
        <w:ind w:firstLine="0"/>
        <w:rPr>
          <w:sz w:val="26"/>
          <w:szCs w:val="26"/>
        </w:rPr>
      </w:pPr>
    </w:p>
    <w:p w:rsidR="006C513E" w:rsidRDefault="006C513E" w:rsidP="006C513E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 xml:space="preserve">Начальник </w:t>
      </w:r>
      <w:proofErr w:type="spellStart"/>
      <w:r w:rsidRPr="004D1E84">
        <w:rPr>
          <w:sz w:val="26"/>
          <w:szCs w:val="26"/>
          <w:u w:val="single"/>
        </w:rPr>
        <w:t>СРЗАИ</w:t>
      </w:r>
      <w:r w:rsidR="00ED5F55">
        <w:rPr>
          <w:sz w:val="26"/>
          <w:szCs w:val="26"/>
          <w:u w:val="single"/>
        </w:rPr>
        <w:t>и</w:t>
      </w:r>
      <w:r w:rsidRPr="004D1E84">
        <w:rPr>
          <w:sz w:val="26"/>
          <w:szCs w:val="26"/>
          <w:u w:val="single"/>
        </w:rPr>
        <w:t>М</w:t>
      </w:r>
      <w:proofErr w:type="spellEnd"/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:rsidR="008A5CA5" w:rsidRPr="006C513E" w:rsidRDefault="006C513E" w:rsidP="0065751D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</w:t>
      </w:r>
    </w:p>
    <w:sectPr w:rsidR="008A5CA5" w:rsidRPr="006C513E" w:rsidSect="00020367">
      <w:headerReference w:type="even" r:id="rId9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49" w:rsidRDefault="00561949">
      <w:r>
        <w:separator/>
      </w:r>
    </w:p>
  </w:endnote>
  <w:endnote w:type="continuationSeparator" w:id="0">
    <w:p w:rsidR="00561949" w:rsidRDefault="0056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49" w:rsidRDefault="00561949">
      <w:r>
        <w:separator/>
      </w:r>
    </w:p>
  </w:footnote>
  <w:footnote w:type="continuationSeparator" w:id="0">
    <w:p w:rsidR="00561949" w:rsidRDefault="00561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1BF" w:rsidRDefault="00E601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601BF" w:rsidRDefault="00E601B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6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3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1"/>
  </w:num>
  <w:num w:numId="50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1F3C"/>
    <w:rsid w:val="00392C08"/>
    <w:rsid w:val="00393C53"/>
    <w:rsid w:val="003957FD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1FFE"/>
    <w:rsid w:val="00AA2A0A"/>
    <w:rsid w:val="00AA2CDA"/>
    <w:rsid w:val="00AA371F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0D09-A057-4125-BC45-46F98FBE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3356</Words>
  <Characters>19134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Андрианов Андрей Александрович</cp:lastModifiedBy>
  <cp:revision>6</cp:revision>
  <cp:lastPrinted>2019-10-17T06:00:00Z</cp:lastPrinted>
  <dcterms:created xsi:type="dcterms:W3CDTF">2019-09-24T11:27:00Z</dcterms:created>
  <dcterms:modified xsi:type="dcterms:W3CDTF">2019-10-17T06:01:00Z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